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51794" w14:textId="474B7A65" w:rsidR="00131E50" w:rsidRPr="00EC7627" w:rsidRDefault="00CB26B2" w:rsidP="00131E50">
      <w:pPr>
        <w:rPr>
          <w:sz w:val="32"/>
          <w:szCs w:val="32"/>
        </w:rPr>
      </w:pPr>
      <w:r w:rsidRPr="00EC7627">
        <w:rPr>
          <w:b/>
          <w:bCs/>
          <w:sz w:val="32"/>
          <w:szCs w:val="32"/>
        </w:rPr>
        <w:t>S</w:t>
      </w:r>
      <w:r w:rsidR="00131E50" w:rsidRPr="00EC7627">
        <w:rPr>
          <w:b/>
          <w:bCs/>
          <w:sz w:val="32"/>
          <w:szCs w:val="32"/>
        </w:rPr>
        <w:t>amtalegruppe for pårørende</w:t>
      </w:r>
      <w:del w:id="0" w:author="Astrid Sandmark" w:date="2025-05-21T14:43:00Z" w16du:dateUtc="2025-05-21T12:43:00Z">
        <w:r w:rsidRPr="00EC7627" w:rsidDel="006C47A6">
          <w:rPr>
            <w:b/>
            <w:bCs/>
            <w:sz w:val="32"/>
            <w:szCs w:val="32"/>
          </w:rPr>
          <w:delText xml:space="preserve"> </w:delText>
        </w:r>
      </w:del>
    </w:p>
    <w:p w14:paraId="58266201" w14:textId="32FE7996" w:rsidR="00131E50" w:rsidRPr="00344DB3" w:rsidRDefault="00620280" w:rsidP="00131E50">
      <w:r w:rsidRPr="00620280">
        <w:rPr>
          <w:b/>
          <w:bCs/>
        </w:rPr>
        <w:t>Få hjælp til rollen som pårørende</w:t>
      </w:r>
      <w:ins w:id="1" w:author="Astrid Sandmark" w:date="2025-05-21T14:44:00Z" w16du:dateUtc="2025-05-21T12:44:00Z">
        <w:r w:rsidR="006C47A6">
          <w:rPr>
            <w:b/>
            <w:bCs/>
          </w:rPr>
          <w:t xml:space="preserve"> </w:t>
        </w:r>
        <w:r w:rsidR="00CA779C" w:rsidRPr="00F77EBE">
          <w:rPr>
            <w:b/>
            <w:bCs/>
            <w:highlight w:val="yellow"/>
          </w:rPr>
          <w:t>(til SÆRLIG MÅLGRUPPE fx forældre til voksne børn)</w:t>
        </w:r>
      </w:ins>
      <w:r w:rsidR="00316F3F">
        <w:rPr>
          <w:b/>
          <w:bCs/>
        </w:rPr>
        <w:br/>
      </w:r>
      <w:r>
        <w:br/>
      </w:r>
      <w:r w:rsidR="00131E50" w:rsidRPr="00344DB3">
        <w:t>Som pårørende til én med psykisk sygdom</w:t>
      </w:r>
      <w:r w:rsidR="00AE1EF8">
        <w:t xml:space="preserve"> e</w:t>
      </w:r>
      <w:r w:rsidR="000064A9">
        <w:t>l</w:t>
      </w:r>
      <w:r w:rsidR="00BA62A5">
        <w:t>ler ud</w:t>
      </w:r>
      <w:r w:rsidR="00EB6EC8">
        <w:t>vik</w:t>
      </w:r>
      <w:r w:rsidR="005625F9">
        <w:t>lings</w:t>
      </w:r>
      <w:r w:rsidR="006E558D">
        <w:t>forst</w:t>
      </w:r>
      <w:r w:rsidR="00F54B7F">
        <w:t>yrrelse</w:t>
      </w:r>
      <w:r w:rsidR="00131E50" w:rsidRPr="00344DB3">
        <w:t xml:space="preserve"> kan livet føles både tungt og </w:t>
      </w:r>
      <w:r w:rsidR="00131E50">
        <w:t xml:space="preserve">måske </w:t>
      </w:r>
      <w:r w:rsidR="00131E50" w:rsidRPr="00344DB3">
        <w:t>ensomt. At støtte en nær</w:t>
      </w:r>
      <w:r w:rsidR="00CA779C">
        <w:t>tstående</w:t>
      </w:r>
      <w:r w:rsidR="00131E50" w:rsidRPr="00344DB3">
        <w:t>, samtidig med at du selv skal håndtere sorg, bekymringer og frustrationer, kan t</w:t>
      </w:r>
      <w:r w:rsidR="00EA5E62">
        <w:t>æ</w:t>
      </w:r>
      <w:r w:rsidR="0027045C">
        <w:t>re</w:t>
      </w:r>
      <w:r w:rsidR="00131E50" w:rsidRPr="00344DB3">
        <w:t xml:space="preserve"> meget på kræfterne. I </w:t>
      </w:r>
      <w:r w:rsidR="00131E50">
        <w:t>en</w:t>
      </w:r>
      <w:r w:rsidR="00131E50" w:rsidRPr="00344DB3">
        <w:t xml:space="preserve"> samtalegruppe får du støtte, forståelse og konkrete værktøjer til at håndtere din hverdag som pårørende.</w:t>
      </w:r>
    </w:p>
    <w:p w14:paraId="538AA704" w14:textId="77777777" w:rsidR="00131E50" w:rsidRPr="00344DB3" w:rsidRDefault="00131E50" w:rsidP="00131E50">
      <w:r w:rsidRPr="00344DB3">
        <w:rPr>
          <w:b/>
          <w:bCs/>
        </w:rPr>
        <w:t>Få støtte, der gør en forskel</w:t>
      </w:r>
    </w:p>
    <w:p w14:paraId="09361874" w14:textId="053BB633" w:rsidR="00131E50" w:rsidRDefault="00131E50" w:rsidP="00131E50">
      <w:r>
        <w:t>Det er dig som pårørende, der er i fokus i s</w:t>
      </w:r>
      <w:r w:rsidRPr="00344DB3">
        <w:t>amtalegrupp</w:t>
      </w:r>
      <w:r>
        <w:t>en. Gruppeforløbet kan</w:t>
      </w:r>
      <w:r w:rsidRPr="00344DB3">
        <w:t xml:space="preserve"> hjælpe dig med at finde måder at leve dit eget liv på, </w:t>
      </w:r>
      <w:r>
        <w:t>samtidig med at du tager</w:t>
      </w:r>
      <w:r w:rsidRPr="00344DB3">
        <w:t xml:space="preserve"> ansvar for </w:t>
      </w:r>
      <w:r w:rsidR="00686F91">
        <w:t>dine k</w:t>
      </w:r>
      <w:r w:rsidR="00D82E30">
        <w:t>æ</w:t>
      </w:r>
      <w:r w:rsidR="00975BC4">
        <w:t>re</w:t>
      </w:r>
      <w:r w:rsidRPr="00344DB3">
        <w:t xml:space="preserve">. </w:t>
      </w:r>
      <w:r>
        <w:t xml:space="preserve">Det kan handle om at </w:t>
      </w:r>
      <w:r w:rsidRPr="00344DB3">
        <w:t xml:space="preserve">slippe følelsen af skyld og bekymring og få værktøjer til at skabe balance i din hverdag. </w:t>
      </w:r>
    </w:p>
    <w:p w14:paraId="7B54BF01" w14:textId="77777777" w:rsidR="00131E50" w:rsidRDefault="00131E50" w:rsidP="00131E50">
      <w:r w:rsidRPr="00344DB3">
        <w:t>I gruppen mødes du med andr</w:t>
      </w:r>
      <w:r>
        <w:t xml:space="preserve">e i samme situation som dig. </w:t>
      </w:r>
      <w:r w:rsidRPr="00344DB3">
        <w:t>Mange oplever, at de pludselig ikke er alene med deres tanker og følelser</w:t>
      </w:r>
      <w:r>
        <w:t>. Det</w:t>
      </w:r>
      <w:r w:rsidRPr="00344DB3">
        <w:t xml:space="preserve"> kan skabe stor lettelse og give ny energi til at fortsætte.</w:t>
      </w:r>
      <w:r w:rsidRPr="005D0C81">
        <w:t xml:space="preserve"> </w:t>
      </w:r>
      <w:r w:rsidRPr="00344DB3">
        <w:t>Her er der plads til både frustrationer, drømme og håb, og vi hjælper dig med at finde konkrete løsninger, der gør din hverdag lettere.</w:t>
      </w:r>
    </w:p>
    <w:p w14:paraId="7D307149" w14:textId="77777777" w:rsidR="00131E50" w:rsidRPr="00344DB3" w:rsidRDefault="00131E50" w:rsidP="00131E50">
      <w:r w:rsidRPr="00344DB3">
        <w:rPr>
          <w:b/>
          <w:bCs/>
        </w:rPr>
        <w:t xml:space="preserve">Tilmeld dig </w:t>
      </w:r>
      <w:r>
        <w:rPr>
          <w:b/>
          <w:bCs/>
        </w:rPr>
        <w:t>nu</w:t>
      </w:r>
    </w:p>
    <w:p w14:paraId="4676FB53" w14:textId="1CB39B9B" w:rsidR="00131E50" w:rsidRPr="00344DB3" w:rsidRDefault="00131E50" w:rsidP="00131E50">
      <w:r w:rsidRPr="00EB7310">
        <w:rPr>
          <w:highlight w:val="yellow"/>
        </w:rPr>
        <w:t>Uanset om du er ægtefælle, søskende, forælder</w:t>
      </w:r>
      <w:r w:rsidR="00414680" w:rsidRPr="00EB7310">
        <w:rPr>
          <w:highlight w:val="yellow"/>
        </w:rPr>
        <w:t>, v</w:t>
      </w:r>
      <w:r w:rsidR="00691E82" w:rsidRPr="00EB7310">
        <w:rPr>
          <w:highlight w:val="yellow"/>
        </w:rPr>
        <w:t>oksen</w:t>
      </w:r>
      <w:r w:rsidR="00C61CE8" w:rsidRPr="00EB7310">
        <w:rPr>
          <w:highlight w:val="yellow"/>
        </w:rPr>
        <w:t>t bar</w:t>
      </w:r>
      <w:r w:rsidR="004D5AA0" w:rsidRPr="00EB7310">
        <w:rPr>
          <w:highlight w:val="yellow"/>
        </w:rPr>
        <w:t>n</w:t>
      </w:r>
      <w:r w:rsidRPr="00EB7310">
        <w:rPr>
          <w:highlight w:val="yellow"/>
        </w:rPr>
        <w:t xml:space="preserve"> eller pårørende på anden måde, er du velkommen</w:t>
      </w:r>
      <w:r>
        <w:t>. Gruppen</w:t>
      </w:r>
      <w:r w:rsidRPr="008C2A11">
        <w:t xml:space="preserve"> består af de samme deltagere hele vejen igennem – på den måde skaber vi et fortroligt og sammenhængende fællesskab.</w:t>
      </w:r>
    </w:p>
    <w:p w14:paraId="44108CC3" w14:textId="4A94AA9F" w:rsidR="00936A2C" w:rsidRDefault="00131E50" w:rsidP="00131E50">
      <w:r w:rsidRPr="008C2A11">
        <w:t>Samtalegruppen</w:t>
      </w:r>
      <w:r>
        <w:t xml:space="preserve"> varetages af </w:t>
      </w:r>
      <w:r w:rsidRPr="008E0868">
        <w:rPr>
          <w:highlight w:val="yellow"/>
        </w:rPr>
        <w:t>(indsæt navn og titel på terapeuten)</w:t>
      </w:r>
      <w:r>
        <w:t xml:space="preserve"> og</w:t>
      </w:r>
      <w:r w:rsidRPr="008C2A11">
        <w:t xml:space="preserve"> består af 8-10 deltagere og mødes </w:t>
      </w:r>
      <w:r w:rsidRPr="008C2A11">
        <w:rPr>
          <w:highlight w:val="yellow"/>
        </w:rPr>
        <w:t>8-10</w:t>
      </w:r>
      <w:r w:rsidRPr="008C2A11">
        <w:t xml:space="preserve"> gange</w:t>
      </w:r>
      <w:r>
        <w:t xml:space="preserve"> hver </w:t>
      </w:r>
      <w:r w:rsidRPr="00355CD4">
        <w:rPr>
          <w:highlight w:val="yellow"/>
        </w:rPr>
        <w:t>uge/14 dag</w:t>
      </w:r>
      <w:r w:rsidRPr="008C2A11">
        <w:t xml:space="preserve">. Hver session varer to timer. </w:t>
      </w:r>
    </w:p>
    <w:p w14:paraId="23CFFB80" w14:textId="77777777" w:rsidR="00131E50" w:rsidRDefault="00131E50" w:rsidP="00131E50">
      <w:r>
        <w:t xml:space="preserve">Det er gratis at deltage. </w:t>
      </w:r>
    </w:p>
    <w:p w14:paraId="7CF01B9D" w14:textId="0BF65A7E" w:rsidR="00131E50" w:rsidRDefault="00936A2C" w:rsidP="00131E50">
      <w:r>
        <w:t xml:space="preserve">Mødegange: </w:t>
      </w:r>
      <w:r w:rsidRPr="00604F58">
        <w:rPr>
          <w:highlight w:val="yellow"/>
        </w:rPr>
        <w:t xml:space="preserve">Datoer </w:t>
      </w:r>
      <w:r w:rsidR="00604F58" w:rsidRPr="00604F58">
        <w:rPr>
          <w:highlight w:val="yellow"/>
        </w:rPr>
        <w:t>for mødegang</w:t>
      </w:r>
    </w:p>
    <w:p w14:paraId="0ECBC81A" w14:textId="0CD0D0F8" w:rsidR="00604F58" w:rsidRDefault="00604F58" w:rsidP="00131E50">
      <w:r>
        <w:t xml:space="preserve">Sted: </w:t>
      </w:r>
      <w:r w:rsidRPr="00604F58">
        <w:rPr>
          <w:highlight w:val="yellow"/>
        </w:rPr>
        <w:t>Adresse</w:t>
      </w:r>
    </w:p>
    <w:p w14:paraId="22604621" w14:textId="77777777" w:rsidR="00131E50" w:rsidRDefault="00131E50" w:rsidP="00131E50">
      <w:r>
        <w:t xml:space="preserve">Har du spørgsmål kan du kontakte </w:t>
      </w:r>
      <w:r w:rsidRPr="005306D0">
        <w:rPr>
          <w:highlight w:val="yellow"/>
        </w:rPr>
        <w:t>navn på frivillig tovholder</w:t>
      </w:r>
    </w:p>
    <w:p w14:paraId="00B8612B" w14:textId="37B7DC66" w:rsidR="00131E50" w:rsidRDefault="00C8145C" w:rsidP="00131E50">
      <w:r w:rsidRPr="00C8145C">
        <w:t>Deltagelse er gratis og forudsætter ikke medlemskab af Bedre Psykiatri</w:t>
      </w:r>
      <w:r w:rsidR="00E01927">
        <w:t>, men vi håber at du vil støtte vores lokale arbejde ved at melde dig ind.</w:t>
      </w:r>
    </w:p>
    <w:p w14:paraId="26371A85" w14:textId="77777777" w:rsidR="002D56BF" w:rsidRDefault="002D56BF" w:rsidP="00131E50"/>
    <w:p w14:paraId="7513655E" w14:textId="7521EFC2" w:rsidR="00131E50" w:rsidRDefault="00131E50" w:rsidP="00131E50">
      <w:r w:rsidRPr="002D56BF">
        <w:rPr>
          <w:b/>
          <w:bCs/>
        </w:rPr>
        <w:t>Til den korte tekstvisning</w:t>
      </w:r>
      <w:r w:rsidR="002D56BF" w:rsidRPr="002D56BF">
        <w:rPr>
          <w:b/>
          <w:bCs/>
        </w:rPr>
        <w:t xml:space="preserve"> på forsiden af </w:t>
      </w:r>
      <w:proofErr w:type="spellStart"/>
      <w:r w:rsidR="002D56BF" w:rsidRPr="002D56BF">
        <w:rPr>
          <w:b/>
          <w:bCs/>
        </w:rPr>
        <w:t>NemTilmeld</w:t>
      </w:r>
      <w:proofErr w:type="spellEnd"/>
      <w:r w:rsidR="00EC7627">
        <w:t xml:space="preserve"> (Kan </w:t>
      </w:r>
      <w:r w:rsidR="00D1461E">
        <w:t>redigeres når arrangementet er oprettet)</w:t>
      </w:r>
    </w:p>
    <w:p w14:paraId="0948190E" w14:textId="1A649910" w:rsidR="00FC0064" w:rsidRDefault="0048467E" w:rsidP="0048467E">
      <w:r w:rsidRPr="0048467E">
        <w:lastRenderedPageBreak/>
        <w:t xml:space="preserve"> Få hjælp til rollen som pårørende. Som pårørende til én med psykisk sygdom eller udviklingsforstyrrelse kan </w:t>
      </w:r>
      <w:r w:rsidR="00E01927">
        <w:t xml:space="preserve">en </w:t>
      </w:r>
      <w:r w:rsidRPr="0048467E">
        <w:t xml:space="preserve">samtalegruppe give nye perspektiver og redskaber til en bedre hverdag.  </w:t>
      </w:r>
    </w:p>
    <w:p w14:paraId="40108716" w14:textId="77777777" w:rsidR="005172C7" w:rsidRDefault="005172C7" w:rsidP="0048467E"/>
    <w:p w14:paraId="0154967C" w14:textId="77777777" w:rsidR="005172C7" w:rsidRDefault="005172C7" w:rsidP="0048467E"/>
    <w:sectPr w:rsidR="005172C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strid Sandmark">
    <w15:presenceInfo w15:providerId="AD" w15:userId="S::san@bedrepsykiatri.dk::cf332b26-43b4-4614-a063-4209d6ecfa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E50"/>
    <w:rsid w:val="000064A9"/>
    <w:rsid w:val="0005629C"/>
    <w:rsid w:val="00131E50"/>
    <w:rsid w:val="001673FF"/>
    <w:rsid w:val="002222D6"/>
    <w:rsid w:val="002544F2"/>
    <w:rsid w:val="00254E1A"/>
    <w:rsid w:val="002630B0"/>
    <w:rsid w:val="00270159"/>
    <w:rsid w:val="0027045C"/>
    <w:rsid w:val="00296860"/>
    <w:rsid w:val="002D56BF"/>
    <w:rsid w:val="00303ACD"/>
    <w:rsid w:val="00313B1E"/>
    <w:rsid w:val="00316F3F"/>
    <w:rsid w:val="00317350"/>
    <w:rsid w:val="0038017C"/>
    <w:rsid w:val="004128BD"/>
    <w:rsid w:val="00414680"/>
    <w:rsid w:val="00423E8E"/>
    <w:rsid w:val="0048467E"/>
    <w:rsid w:val="004D5AA0"/>
    <w:rsid w:val="005172C7"/>
    <w:rsid w:val="005625F9"/>
    <w:rsid w:val="005B1F37"/>
    <w:rsid w:val="005E31BB"/>
    <w:rsid w:val="00604F58"/>
    <w:rsid w:val="00620280"/>
    <w:rsid w:val="00637133"/>
    <w:rsid w:val="00672006"/>
    <w:rsid w:val="00686F91"/>
    <w:rsid w:val="00691E82"/>
    <w:rsid w:val="00695572"/>
    <w:rsid w:val="006C47A6"/>
    <w:rsid w:val="006E25B9"/>
    <w:rsid w:val="006E558D"/>
    <w:rsid w:val="00700AD2"/>
    <w:rsid w:val="00734BBE"/>
    <w:rsid w:val="00744075"/>
    <w:rsid w:val="007B70A4"/>
    <w:rsid w:val="007F6978"/>
    <w:rsid w:val="00812D06"/>
    <w:rsid w:val="00824C0B"/>
    <w:rsid w:val="008A447C"/>
    <w:rsid w:val="008D527C"/>
    <w:rsid w:val="008E10B9"/>
    <w:rsid w:val="008F2A35"/>
    <w:rsid w:val="00936A2C"/>
    <w:rsid w:val="00975BC4"/>
    <w:rsid w:val="009B4ECB"/>
    <w:rsid w:val="00A10196"/>
    <w:rsid w:val="00A83DBC"/>
    <w:rsid w:val="00AE1EF8"/>
    <w:rsid w:val="00BA62A5"/>
    <w:rsid w:val="00BE2CA0"/>
    <w:rsid w:val="00C20130"/>
    <w:rsid w:val="00C61CE8"/>
    <w:rsid w:val="00C8145C"/>
    <w:rsid w:val="00CA779C"/>
    <w:rsid w:val="00CB26B2"/>
    <w:rsid w:val="00CE0344"/>
    <w:rsid w:val="00D1461E"/>
    <w:rsid w:val="00D763A1"/>
    <w:rsid w:val="00D82E30"/>
    <w:rsid w:val="00E01927"/>
    <w:rsid w:val="00E816FF"/>
    <w:rsid w:val="00EA5E62"/>
    <w:rsid w:val="00EB6EC8"/>
    <w:rsid w:val="00EB7310"/>
    <w:rsid w:val="00EC7627"/>
    <w:rsid w:val="00F42BAE"/>
    <w:rsid w:val="00F54B7F"/>
    <w:rsid w:val="00F77EBE"/>
    <w:rsid w:val="00FC0064"/>
    <w:rsid w:val="00FC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A7A7A"/>
  <w15:chartTrackingRefBased/>
  <w15:docId w15:val="{8C090599-A080-4E1C-B53A-84F03050A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E50"/>
  </w:style>
  <w:style w:type="paragraph" w:styleId="Overskrift1">
    <w:name w:val="heading 1"/>
    <w:basedOn w:val="Normal"/>
    <w:next w:val="Normal"/>
    <w:link w:val="Overskrift1Tegn"/>
    <w:uiPriority w:val="9"/>
    <w:qFormat/>
    <w:rsid w:val="00131E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1E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131E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1E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1E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1E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1E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1E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1E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1E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1E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131E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1E50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1E50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1E50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1E50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1E50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1E5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131E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31E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31E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31E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131E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131E50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131E50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131E50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31E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31E50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131E50"/>
    <w:rPr>
      <w:b/>
      <w:bCs/>
      <w:smallCaps/>
      <w:color w:val="0F4761" w:themeColor="accent1" w:themeShade="BF"/>
      <w:spacing w:val="5"/>
    </w:rPr>
  </w:style>
  <w:style w:type="paragraph" w:styleId="Korrektur">
    <w:name w:val="Revision"/>
    <w:hidden/>
    <w:uiPriority w:val="99"/>
    <w:semiHidden/>
    <w:rsid w:val="008D52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E9D83F64736A44B5E59880FBAFC1AF" ma:contentTypeVersion="11" ma:contentTypeDescription="Opret et nyt dokument." ma:contentTypeScope="" ma:versionID="dac5932cd8eaf0170004afa3b73b2163">
  <xsd:schema xmlns:xsd="http://www.w3.org/2001/XMLSchema" xmlns:xs="http://www.w3.org/2001/XMLSchema" xmlns:p="http://schemas.microsoft.com/office/2006/metadata/properties" xmlns:ns2="b05d1e52-d9d7-4c46-9b9f-d287e6d2bea9" xmlns:ns3="5a809a76-b4e0-4efe-8be5-c80522c1d0f1" targetNamespace="http://schemas.microsoft.com/office/2006/metadata/properties" ma:root="true" ma:fieldsID="239fa1cc68b44990644628c77c3b6703" ns2:_="" ns3:_="">
    <xsd:import namespace="b05d1e52-d9d7-4c46-9b9f-d287e6d2bea9"/>
    <xsd:import namespace="5a809a76-b4e0-4efe-8be5-c80522c1d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d1e52-d9d7-4c46-9b9f-d287e6d2b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09a76-b4e0-4efe-8be5-c80522c1d0f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a40ffcb-de8d-4ca3-b981-04ef0451ec08}" ma:internalName="TaxCatchAll" ma:showField="CatchAllData" ma:web="5a809a76-b4e0-4efe-8be5-c80522c1d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5d1e52-d9d7-4c46-9b9f-d287e6d2bea9">
      <Terms xmlns="http://schemas.microsoft.com/office/infopath/2007/PartnerControls"/>
    </lcf76f155ced4ddcb4097134ff3c332f>
    <TaxCatchAll xmlns="5a809a76-b4e0-4efe-8be5-c80522c1d0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B1DF8-B269-4245-9A85-1C1CE86577D1}"/>
</file>

<file path=customXml/itemProps2.xml><?xml version="1.0" encoding="utf-8"?>
<ds:datastoreItem xmlns:ds="http://schemas.openxmlformats.org/officeDocument/2006/customXml" ds:itemID="{3FECE3EA-B30F-4E22-AD2A-A64BE57CFE0F}">
  <ds:schemaRefs>
    <ds:schemaRef ds:uri="http://schemas.microsoft.com/office/2006/metadata/properties"/>
    <ds:schemaRef ds:uri="http://schemas.microsoft.com/office/infopath/2007/PartnerControls"/>
    <ds:schemaRef ds:uri="8371b269-bde4-41b1-ac8c-db6f80420593"/>
    <ds:schemaRef ds:uri="ed2fd6f5-3a35-4470-aa30-1cf50a2af7a2"/>
  </ds:schemaRefs>
</ds:datastoreItem>
</file>

<file path=customXml/itemProps3.xml><?xml version="1.0" encoding="utf-8"?>
<ds:datastoreItem xmlns:ds="http://schemas.openxmlformats.org/officeDocument/2006/customXml" ds:itemID="{960F1563-B8C0-4C0B-8322-AE2B6C348C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294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cp:lastModifiedBy>Astrid Sandmark</cp:lastModifiedBy>
  <cp:revision>19</cp:revision>
  <dcterms:created xsi:type="dcterms:W3CDTF">2025-01-09T13:16:00Z</dcterms:created>
  <dcterms:modified xsi:type="dcterms:W3CDTF">2025-09-04T07:50:00Z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0x010100FFE9D83F64736A44B5E59880FBAFC1AF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